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86D5C" w14:textId="77777777" w:rsidR="00A33121" w:rsidRDefault="00A33121" w:rsidP="00506C37">
      <w:pPr>
        <w:jc w:val="center"/>
        <w:rPr>
          <w:rFonts w:ascii="Californian FB" w:hAnsi="Californian FB"/>
          <w:b/>
          <w:color w:val="17365D" w:themeColor="text2" w:themeShade="BF"/>
          <w:sz w:val="40"/>
          <w:szCs w:val="40"/>
        </w:rPr>
      </w:pPr>
    </w:p>
    <w:p w14:paraId="72783F41" w14:textId="77777777" w:rsidR="004E4D96" w:rsidRPr="00506C37" w:rsidRDefault="00506C37" w:rsidP="00506C37">
      <w:pPr>
        <w:jc w:val="center"/>
        <w:rPr>
          <w:rFonts w:ascii="Californian FB" w:hAnsi="Californian FB"/>
          <w:b/>
          <w:color w:val="17365D" w:themeColor="text2" w:themeShade="BF"/>
          <w:sz w:val="40"/>
          <w:szCs w:val="40"/>
        </w:rPr>
      </w:pPr>
      <w:proofErr w:type="spellStart"/>
      <w:r w:rsidRPr="00506C37">
        <w:rPr>
          <w:rFonts w:ascii="Californian FB" w:hAnsi="Californian FB"/>
          <w:b/>
          <w:color w:val="17365D" w:themeColor="text2" w:themeShade="BF"/>
          <w:sz w:val="40"/>
          <w:szCs w:val="40"/>
        </w:rPr>
        <w:t>RepScan</w:t>
      </w:r>
      <w:proofErr w:type="spellEnd"/>
      <w:r w:rsidRPr="00506C37">
        <w:rPr>
          <w:rFonts w:ascii="Californian FB" w:hAnsi="Californian FB"/>
          <w:b/>
          <w:color w:val="17365D" w:themeColor="text2" w:themeShade="BF"/>
          <w:sz w:val="40"/>
          <w:szCs w:val="40"/>
        </w:rPr>
        <w:t xml:space="preserve">: una </w:t>
      </w:r>
      <w:proofErr w:type="spellStart"/>
      <w:r w:rsidRPr="00506C37">
        <w:rPr>
          <w:rFonts w:ascii="Californian FB" w:hAnsi="Californian FB"/>
          <w:b/>
          <w:color w:val="17365D" w:themeColor="text2" w:themeShade="BF"/>
          <w:sz w:val="40"/>
          <w:szCs w:val="40"/>
        </w:rPr>
        <w:t>startup</w:t>
      </w:r>
      <w:proofErr w:type="spellEnd"/>
      <w:r w:rsidRPr="00506C37">
        <w:rPr>
          <w:rFonts w:ascii="Californian FB" w:hAnsi="Californian FB"/>
          <w:b/>
          <w:color w:val="17365D" w:themeColor="text2" w:themeShade="BF"/>
          <w:sz w:val="40"/>
          <w:szCs w:val="40"/>
        </w:rPr>
        <w:t xml:space="preserve"> para democratizar el derecho a eliminar contenido de Internet</w:t>
      </w:r>
    </w:p>
    <w:p w14:paraId="0A1FA2D8" w14:textId="77777777" w:rsidR="00506C37" w:rsidRDefault="00506C37" w:rsidP="00506C37">
      <w:pPr>
        <w:pStyle w:val="Prrafodelista"/>
        <w:numPr>
          <w:ilvl w:val="0"/>
          <w:numId w:val="1"/>
        </w:numPr>
        <w:jc w:val="both"/>
        <w:rPr>
          <w:rFonts w:ascii="Californian FB" w:hAnsi="Californian FB"/>
          <w:b/>
          <w:sz w:val="24"/>
          <w:szCs w:val="24"/>
        </w:rPr>
      </w:pPr>
      <w:r w:rsidRPr="00506C37">
        <w:rPr>
          <w:rFonts w:ascii="Californian FB" w:hAnsi="Californian FB"/>
          <w:b/>
          <w:sz w:val="24"/>
          <w:szCs w:val="24"/>
        </w:rPr>
        <w:t xml:space="preserve">Hasta ahora, </w:t>
      </w:r>
      <w:r w:rsidR="00CE2203">
        <w:rPr>
          <w:rFonts w:ascii="Californian FB" w:hAnsi="Californian FB"/>
          <w:b/>
          <w:sz w:val="24"/>
          <w:szCs w:val="24"/>
        </w:rPr>
        <w:t>las personas</w:t>
      </w:r>
      <w:r w:rsidRPr="00506C37">
        <w:rPr>
          <w:rFonts w:ascii="Californian FB" w:hAnsi="Californian FB"/>
          <w:b/>
          <w:sz w:val="24"/>
          <w:szCs w:val="24"/>
        </w:rPr>
        <w:t xml:space="preserve"> no tenían el control sobre lo que acerca de ellos se decía o aparecía en Internet. Esto pasaba factura a muchos </w:t>
      </w:r>
      <w:r w:rsidR="00CE2203">
        <w:rPr>
          <w:rFonts w:ascii="Californian FB" w:hAnsi="Californian FB"/>
          <w:b/>
          <w:sz w:val="24"/>
          <w:szCs w:val="24"/>
        </w:rPr>
        <w:t>ciudadanos y profesionales</w:t>
      </w:r>
      <w:r w:rsidRPr="00506C37">
        <w:rPr>
          <w:rFonts w:ascii="Californian FB" w:hAnsi="Californian FB"/>
          <w:b/>
          <w:sz w:val="24"/>
          <w:szCs w:val="24"/>
        </w:rPr>
        <w:t xml:space="preserve"> a la hora de </w:t>
      </w:r>
      <w:r w:rsidR="00CE2203">
        <w:rPr>
          <w:rFonts w:ascii="Californian FB" w:hAnsi="Californian FB"/>
          <w:b/>
          <w:sz w:val="24"/>
          <w:szCs w:val="24"/>
        </w:rPr>
        <w:t>encontrar</w:t>
      </w:r>
      <w:r w:rsidRPr="00506C37">
        <w:rPr>
          <w:rFonts w:ascii="Californian FB" w:hAnsi="Californian FB"/>
          <w:b/>
          <w:sz w:val="24"/>
          <w:szCs w:val="24"/>
        </w:rPr>
        <w:t xml:space="preserve"> un empleo, reorientar su carrera</w:t>
      </w:r>
      <w:r>
        <w:rPr>
          <w:rFonts w:ascii="Californian FB" w:hAnsi="Californian FB"/>
          <w:b/>
          <w:sz w:val="24"/>
          <w:szCs w:val="24"/>
        </w:rPr>
        <w:t xml:space="preserve">, </w:t>
      </w:r>
      <w:r w:rsidR="00CE2203">
        <w:rPr>
          <w:rFonts w:ascii="Californian FB" w:hAnsi="Californian FB"/>
          <w:b/>
          <w:sz w:val="24"/>
          <w:szCs w:val="24"/>
        </w:rPr>
        <w:t>hacer negocios</w:t>
      </w:r>
      <w:r w:rsidRPr="00506C37">
        <w:rPr>
          <w:rFonts w:ascii="Californian FB" w:hAnsi="Californian FB"/>
          <w:b/>
          <w:sz w:val="24"/>
          <w:szCs w:val="24"/>
        </w:rPr>
        <w:t xml:space="preserve"> o simplemente, ejercer su derecho </w:t>
      </w:r>
      <w:r w:rsidR="00CE2203">
        <w:rPr>
          <w:rFonts w:ascii="Californian FB" w:hAnsi="Californian FB"/>
          <w:b/>
          <w:sz w:val="24"/>
          <w:szCs w:val="24"/>
        </w:rPr>
        <w:t xml:space="preserve">a la propia imagen y </w:t>
      </w:r>
      <w:r w:rsidRPr="00506C37">
        <w:rPr>
          <w:rFonts w:ascii="Californian FB" w:hAnsi="Californian FB"/>
          <w:b/>
          <w:sz w:val="24"/>
          <w:szCs w:val="24"/>
        </w:rPr>
        <w:t>al olvido.</w:t>
      </w:r>
    </w:p>
    <w:p w14:paraId="7AB6E041" w14:textId="77777777" w:rsidR="00753B9B" w:rsidRPr="00506C37" w:rsidRDefault="00753B9B" w:rsidP="00753B9B">
      <w:pPr>
        <w:pStyle w:val="Prrafodelista"/>
        <w:jc w:val="both"/>
        <w:rPr>
          <w:rFonts w:ascii="Californian FB" w:hAnsi="Californian FB"/>
          <w:b/>
          <w:sz w:val="24"/>
          <w:szCs w:val="24"/>
        </w:rPr>
      </w:pPr>
    </w:p>
    <w:p w14:paraId="54C608C3" w14:textId="77777777" w:rsidR="00506C37" w:rsidRPr="00506C37" w:rsidRDefault="00506C37" w:rsidP="00506C37">
      <w:pPr>
        <w:pStyle w:val="Prrafodelista"/>
        <w:numPr>
          <w:ilvl w:val="0"/>
          <w:numId w:val="1"/>
        </w:numPr>
        <w:jc w:val="both"/>
        <w:rPr>
          <w:rFonts w:ascii="Californian FB" w:hAnsi="Californian FB"/>
          <w:b/>
          <w:sz w:val="24"/>
          <w:szCs w:val="24"/>
        </w:rPr>
      </w:pPr>
      <w:proofErr w:type="spellStart"/>
      <w:r w:rsidRPr="00506C37">
        <w:rPr>
          <w:rFonts w:ascii="Californian FB" w:hAnsi="Californian FB"/>
          <w:b/>
          <w:sz w:val="24"/>
          <w:szCs w:val="24"/>
        </w:rPr>
        <w:t>RepScan</w:t>
      </w:r>
      <w:proofErr w:type="spellEnd"/>
      <w:r w:rsidRPr="00506C37">
        <w:rPr>
          <w:rFonts w:ascii="Californian FB" w:hAnsi="Californian FB"/>
          <w:b/>
          <w:sz w:val="24"/>
          <w:szCs w:val="24"/>
        </w:rPr>
        <w:t xml:space="preserve"> permit</w:t>
      </w:r>
      <w:r w:rsidR="00753B9B">
        <w:rPr>
          <w:rFonts w:ascii="Californian FB" w:hAnsi="Californian FB"/>
          <w:b/>
          <w:sz w:val="24"/>
          <w:szCs w:val="24"/>
        </w:rPr>
        <w:t>e</w:t>
      </w:r>
      <w:r w:rsidRPr="00506C37">
        <w:rPr>
          <w:rFonts w:ascii="Californian FB" w:hAnsi="Californian FB"/>
          <w:b/>
          <w:sz w:val="24"/>
          <w:szCs w:val="24"/>
        </w:rPr>
        <w:t xml:space="preserve"> a </w:t>
      </w:r>
      <w:r w:rsidR="00A411E8">
        <w:rPr>
          <w:rFonts w:ascii="Californian FB" w:hAnsi="Californian FB"/>
          <w:b/>
          <w:sz w:val="24"/>
          <w:szCs w:val="24"/>
        </w:rPr>
        <w:t xml:space="preserve">las personas, a través de su plataforma, </w:t>
      </w:r>
      <w:r w:rsidRPr="00506C37">
        <w:rPr>
          <w:rFonts w:ascii="Californian FB" w:hAnsi="Californian FB"/>
          <w:b/>
          <w:sz w:val="24"/>
          <w:szCs w:val="24"/>
        </w:rPr>
        <w:t>detectar, documentar y eliminar contenido no deseado sobre ellos en la Red.</w:t>
      </w:r>
    </w:p>
    <w:p w14:paraId="4C4AF116" w14:textId="77777777" w:rsidR="00506C37" w:rsidRPr="006827F5" w:rsidRDefault="00506C37" w:rsidP="00CE2203">
      <w:pPr>
        <w:pStyle w:val="NormalWeb"/>
        <w:spacing w:before="0" w:beforeAutospacing="0" w:after="200" w:afterAutospacing="0"/>
        <w:jc w:val="both"/>
        <w:rPr>
          <w:rFonts w:ascii="Californian FB" w:hAnsi="Californian FB"/>
        </w:rPr>
      </w:pPr>
      <w:r w:rsidRPr="006827F5">
        <w:rPr>
          <w:rFonts w:ascii="Californian FB" w:hAnsi="Californian FB"/>
          <w:b/>
        </w:rPr>
        <w:t xml:space="preserve">Barcelona, 19 de enero de 2021 – </w:t>
      </w:r>
      <w:r w:rsidR="00CE2203" w:rsidRPr="006827F5">
        <w:rPr>
          <w:rFonts w:ascii="Californian FB" w:hAnsi="Californian FB"/>
        </w:rPr>
        <w:t xml:space="preserve">Alguien sube una foto humillante </w:t>
      </w:r>
      <w:r w:rsidR="006827F5">
        <w:rPr>
          <w:rFonts w:ascii="Californian FB" w:hAnsi="Californian FB"/>
        </w:rPr>
        <w:t>de un joven durante una fiesta; a</w:t>
      </w:r>
      <w:r w:rsidR="00CE2203" w:rsidRPr="006827F5">
        <w:rPr>
          <w:rFonts w:ascii="Californian FB" w:hAnsi="Californian FB"/>
        </w:rPr>
        <w:t xml:space="preserve">ños después, cuando busca trabajo, esa sigue siendo la primera foto que aparece de él cuando escribes su nombre en Internet. En otro caso, un profesional es </w:t>
      </w:r>
      <w:r w:rsidR="006827F5">
        <w:rPr>
          <w:rFonts w:ascii="Californian FB" w:hAnsi="Californian FB"/>
        </w:rPr>
        <w:t>imputado en un proceso judicial;</w:t>
      </w:r>
      <w:r w:rsidR="00CE2203" w:rsidRPr="006827F5">
        <w:rPr>
          <w:rFonts w:ascii="Californian FB" w:hAnsi="Californian FB"/>
        </w:rPr>
        <w:t xml:space="preserve"> </w:t>
      </w:r>
      <w:r w:rsidR="006827F5">
        <w:rPr>
          <w:rFonts w:ascii="Californian FB" w:hAnsi="Californian FB"/>
        </w:rPr>
        <w:t>p</w:t>
      </w:r>
      <w:r w:rsidR="00CE2203" w:rsidRPr="006827F5">
        <w:rPr>
          <w:rFonts w:ascii="Californian FB" w:hAnsi="Californian FB"/>
        </w:rPr>
        <w:t xml:space="preserve">ese a ser absuelto, </w:t>
      </w:r>
      <w:r w:rsidR="006827F5">
        <w:rPr>
          <w:rFonts w:ascii="Californian FB" w:hAnsi="Californian FB"/>
        </w:rPr>
        <w:t>los comentarios sobre él en Internet</w:t>
      </w:r>
      <w:r w:rsidR="00CE2203" w:rsidRPr="006827F5">
        <w:rPr>
          <w:rFonts w:ascii="Californian FB" w:hAnsi="Californian FB"/>
        </w:rPr>
        <w:t xml:space="preserve"> hace</w:t>
      </w:r>
      <w:r w:rsidR="006827F5">
        <w:rPr>
          <w:rFonts w:ascii="Californian FB" w:hAnsi="Californian FB"/>
        </w:rPr>
        <w:t>n</w:t>
      </w:r>
      <w:r w:rsidR="00CE2203" w:rsidRPr="006827F5">
        <w:rPr>
          <w:rFonts w:ascii="Californian FB" w:hAnsi="Californian FB"/>
        </w:rPr>
        <w:t xml:space="preserve"> que le cierren las cuentas bancarias, denieguen préstamos y pierda clientes</w:t>
      </w:r>
      <w:r w:rsidR="00DE14A4" w:rsidRPr="006827F5">
        <w:rPr>
          <w:rFonts w:ascii="Californian FB" w:hAnsi="Californian FB"/>
        </w:rPr>
        <w:t xml:space="preserve">. </w:t>
      </w:r>
      <w:r w:rsidR="00F12887">
        <w:rPr>
          <w:rFonts w:ascii="Californian FB" w:hAnsi="Californian FB"/>
        </w:rPr>
        <w:t xml:space="preserve">En un tercer caso, unos padres ven cómo se distribuyen por la red imágenes y vídeos del acoso escolar que sufre su hijo o hija, sumando al acoso físico el </w:t>
      </w:r>
      <w:proofErr w:type="spellStart"/>
      <w:r w:rsidR="00F12887" w:rsidRPr="00F12887">
        <w:rPr>
          <w:rFonts w:ascii="Californian FB" w:hAnsi="Californian FB"/>
          <w:i/>
        </w:rPr>
        <w:t>ciberbullying</w:t>
      </w:r>
      <w:proofErr w:type="spellEnd"/>
      <w:r w:rsidR="00F12887">
        <w:rPr>
          <w:rFonts w:ascii="Californian FB" w:hAnsi="Californian FB"/>
        </w:rPr>
        <w:t xml:space="preserve">. </w:t>
      </w:r>
      <w:r w:rsidR="004512F6" w:rsidRPr="006827F5">
        <w:rPr>
          <w:rFonts w:ascii="Californian FB" w:hAnsi="Californian FB"/>
        </w:rPr>
        <w:t xml:space="preserve">En un último ejemplo, una joven ve cómo una foto íntima suya </w:t>
      </w:r>
      <w:r w:rsidR="006D7B9D" w:rsidRPr="006827F5">
        <w:rPr>
          <w:rFonts w:ascii="Californian FB" w:hAnsi="Californian FB"/>
        </w:rPr>
        <w:t>es publicada por su ex pareja</w:t>
      </w:r>
      <w:r w:rsidR="004512F6" w:rsidRPr="006827F5">
        <w:rPr>
          <w:rFonts w:ascii="Californian FB" w:hAnsi="Californian FB"/>
        </w:rPr>
        <w:t xml:space="preserve"> en redes sociales, foros, páginas web y no sabe qué hacer para eliminarla.</w:t>
      </w:r>
    </w:p>
    <w:p w14:paraId="720FC76F" w14:textId="77777777" w:rsidR="002A1B1A" w:rsidRPr="006827F5" w:rsidRDefault="002A1B1A" w:rsidP="00506C37">
      <w:pPr>
        <w:jc w:val="both"/>
        <w:rPr>
          <w:rFonts w:ascii="Californian FB" w:hAnsi="Californian FB"/>
          <w:sz w:val="24"/>
          <w:szCs w:val="24"/>
        </w:rPr>
      </w:pPr>
      <w:r w:rsidRPr="006827F5">
        <w:rPr>
          <w:rFonts w:ascii="Californian FB" w:hAnsi="Californian FB"/>
          <w:sz w:val="24"/>
          <w:szCs w:val="24"/>
        </w:rPr>
        <w:t>Millones de persona</w:t>
      </w:r>
      <w:r w:rsidR="00A411E8" w:rsidRPr="006827F5">
        <w:rPr>
          <w:rFonts w:ascii="Californian FB" w:hAnsi="Californian FB"/>
          <w:sz w:val="24"/>
          <w:szCs w:val="24"/>
        </w:rPr>
        <w:t xml:space="preserve">s en todo el mundo se enfrentan a diario a situaciones similares, sin saber cómo retomar el control de su imagen digital y sintiendo que </w:t>
      </w:r>
      <w:r w:rsidR="00B479AF" w:rsidRPr="006827F5">
        <w:rPr>
          <w:rFonts w:ascii="Californian FB" w:hAnsi="Californian FB"/>
          <w:sz w:val="24"/>
          <w:szCs w:val="24"/>
        </w:rPr>
        <w:t xml:space="preserve">el contenido que Internet ofrece sobre ellos y subido sin su permiso, les está arruinando la vida. </w:t>
      </w:r>
    </w:p>
    <w:p w14:paraId="6262E37C" w14:textId="77777777" w:rsidR="00506C37" w:rsidRPr="006827F5" w:rsidRDefault="004512F6" w:rsidP="00506C37">
      <w:pPr>
        <w:jc w:val="both"/>
        <w:rPr>
          <w:rFonts w:ascii="Californian FB" w:hAnsi="Californian FB"/>
          <w:sz w:val="24"/>
          <w:szCs w:val="24"/>
        </w:rPr>
      </w:pPr>
      <w:r w:rsidRPr="006827F5">
        <w:rPr>
          <w:rFonts w:ascii="Californian FB" w:hAnsi="Californian FB"/>
          <w:sz w:val="24"/>
          <w:szCs w:val="24"/>
        </w:rPr>
        <w:t>Para ayudar a resolve</w:t>
      </w:r>
      <w:r w:rsidR="000C4EAF" w:rsidRPr="006827F5">
        <w:rPr>
          <w:rFonts w:ascii="Californian FB" w:hAnsi="Californian FB"/>
          <w:sz w:val="24"/>
          <w:szCs w:val="24"/>
        </w:rPr>
        <w:t xml:space="preserve">r </w:t>
      </w:r>
      <w:r w:rsidR="00A411E8" w:rsidRPr="006827F5">
        <w:rPr>
          <w:rFonts w:ascii="Californian FB" w:hAnsi="Californian FB"/>
          <w:sz w:val="24"/>
          <w:szCs w:val="24"/>
        </w:rPr>
        <w:t>estas situaciones</w:t>
      </w:r>
      <w:r w:rsidRPr="006827F5">
        <w:rPr>
          <w:rFonts w:ascii="Californian FB" w:hAnsi="Californian FB"/>
          <w:sz w:val="24"/>
          <w:szCs w:val="24"/>
        </w:rPr>
        <w:t xml:space="preserve"> ha nacido</w:t>
      </w:r>
      <w:r w:rsidR="00506C37" w:rsidRPr="006827F5">
        <w:rPr>
          <w:rFonts w:ascii="Californian FB" w:hAnsi="Californian FB"/>
          <w:sz w:val="24"/>
          <w:szCs w:val="24"/>
        </w:rPr>
        <w:t xml:space="preserve"> </w:t>
      </w:r>
      <w:proofErr w:type="spellStart"/>
      <w:r w:rsidR="00506C37" w:rsidRPr="006827F5">
        <w:rPr>
          <w:rFonts w:ascii="Californian FB" w:hAnsi="Californian FB"/>
          <w:sz w:val="24"/>
          <w:szCs w:val="24"/>
        </w:rPr>
        <w:t>RepScan</w:t>
      </w:r>
      <w:proofErr w:type="spellEnd"/>
      <w:r w:rsidR="00753B9B" w:rsidRPr="006827F5">
        <w:rPr>
          <w:rFonts w:ascii="Californian FB" w:hAnsi="Californian FB"/>
          <w:sz w:val="24"/>
          <w:szCs w:val="24"/>
        </w:rPr>
        <w:t xml:space="preserve"> (</w:t>
      </w:r>
      <w:hyperlink r:id="rId7" w:history="1">
        <w:r w:rsidR="006827F5">
          <w:rPr>
            <w:rStyle w:val="Hipervnculo"/>
            <w:rFonts w:ascii="Californian FB" w:hAnsi="Californian FB"/>
            <w:color w:val="auto"/>
            <w:sz w:val="24"/>
            <w:szCs w:val="24"/>
          </w:rPr>
          <w:t>https://www.repscan.com</w:t>
        </w:r>
      </w:hyperlink>
      <w:r w:rsidR="00753B9B" w:rsidRPr="006827F5">
        <w:rPr>
          <w:rFonts w:ascii="Californian FB" w:hAnsi="Californian FB"/>
          <w:sz w:val="24"/>
          <w:szCs w:val="24"/>
        </w:rPr>
        <w:t>)</w:t>
      </w:r>
      <w:r w:rsidRPr="006827F5">
        <w:rPr>
          <w:rFonts w:ascii="Californian FB" w:hAnsi="Californian FB"/>
          <w:sz w:val="24"/>
          <w:szCs w:val="24"/>
        </w:rPr>
        <w:t xml:space="preserve">. </w:t>
      </w:r>
      <w:r w:rsidR="00506C37" w:rsidRPr="006827F5">
        <w:rPr>
          <w:rFonts w:ascii="Californian FB" w:hAnsi="Californian FB"/>
          <w:sz w:val="24"/>
          <w:szCs w:val="24"/>
        </w:rPr>
        <w:t xml:space="preserve">Esta </w:t>
      </w:r>
      <w:proofErr w:type="spellStart"/>
      <w:r w:rsidR="00D770E2" w:rsidRPr="006827F5">
        <w:rPr>
          <w:rFonts w:ascii="Californian FB" w:hAnsi="Californian FB"/>
          <w:sz w:val="24"/>
          <w:szCs w:val="24"/>
        </w:rPr>
        <w:t>startup</w:t>
      </w:r>
      <w:proofErr w:type="spellEnd"/>
      <w:r w:rsidR="00D770E2" w:rsidRPr="006827F5">
        <w:rPr>
          <w:rFonts w:ascii="Californian FB" w:hAnsi="Californian FB"/>
          <w:sz w:val="24"/>
          <w:szCs w:val="24"/>
        </w:rPr>
        <w:t xml:space="preserve"> con sede en Barcelona</w:t>
      </w:r>
      <w:r w:rsidR="004C3610" w:rsidRPr="006827F5">
        <w:rPr>
          <w:rFonts w:ascii="Californian FB" w:hAnsi="Californian FB"/>
          <w:sz w:val="24"/>
          <w:szCs w:val="24"/>
        </w:rPr>
        <w:t xml:space="preserve"> permit</w:t>
      </w:r>
      <w:r w:rsidR="00A411E8" w:rsidRPr="006827F5">
        <w:rPr>
          <w:rFonts w:ascii="Californian FB" w:hAnsi="Californian FB"/>
          <w:sz w:val="24"/>
          <w:szCs w:val="24"/>
        </w:rPr>
        <w:t>e</w:t>
      </w:r>
      <w:r w:rsidR="004C3610" w:rsidRPr="006827F5">
        <w:rPr>
          <w:rFonts w:ascii="Californian FB" w:hAnsi="Californian FB"/>
          <w:sz w:val="24"/>
          <w:szCs w:val="24"/>
        </w:rPr>
        <w:t xml:space="preserve"> a las personas </w:t>
      </w:r>
      <w:r w:rsidR="00506C37" w:rsidRPr="006827F5">
        <w:rPr>
          <w:rFonts w:ascii="Californian FB" w:hAnsi="Californian FB"/>
          <w:sz w:val="24"/>
          <w:szCs w:val="24"/>
        </w:rPr>
        <w:t>detectar, documentar y si lo desean eliminar contenido no deseado que sobre ellos hay</w:t>
      </w:r>
      <w:r w:rsidR="00B479AF" w:rsidRPr="006827F5">
        <w:rPr>
          <w:rFonts w:ascii="Californian FB" w:hAnsi="Californian FB"/>
          <w:sz w:val="24"/>
          <w:szCs w:val="24"/>
        </w:rPr>
        <w:t xml:space="preserve"> en la Red: fotografías, datos, vídeos y contenido falso. </w:t>
      </w:r>
    </w:p>
    <w:p w14:paraId="06BDF720" w14:textId="77777777" w:rsidR="00CE2203" w:rsidRPr="006827F5" w:rsidRDefault="00CE2203" w:rsidP="00CE2203">
      <w:pPr>
        <w:jc w:val="both"/>
        <w:rPr>
          <w:rFonts w:ascii="Californian FB" w:hAnsi="Californian FB"/>
          <w:sz w:val="24"/>
          <w:szCs w:val="24"/>
        </w:rPr>
      </w:pPr>
      <w:r w:rsidRPr="006827F5">
        <w:rPr>
          <w:rFonts w:ascii="Californian FB" w:hAnsi="Californian FB"/>
          <w:sz w:val="24"/>
          <w:szCs w:val="24"/>
        </w:rPr>
        <w:t xml:space="preserve">Cada vez más responsables de Recursos Humanos hacen búsquedas en Internet sobre los candidatos a un puesto de trabajo. La reputación en Internet puede ser clave para conseguir un préstamo, un visado o captar clientes. De ahí que cada vez sea más fundamental tener la posibilidad de eliminar contenido falso o ilegal de la Red. </w:t>
      </w:r>
    </w:p>
    <w:p w14:paraId="40BE2964" w14:textId="77777777" w:rsidR="004512F6" w:rsidRPr="006827F5" w:rsidRDefault="00CE2203" w:rsidP="00CE2203">
      <w:pPr>
        <w:jc w:val="both"/>
        <w:rPr>
          <w:rFonts w:ascii="Californian FB" w:hAnsi="Californian FB"/>
          <w:sz w:val="24"/>
          <w:szCs w:val="24"/>
        </w:rPr>
      </w:pPr>
      <w:r w:rsidRPr="006827F5">
        <w:rPr>
          <w:rFonts w:ascii="Californian FB" w:hAnsi="Californian FB"/>
          <w:sz w:val="24"/>
          <w:szCs w:val="24"/>
        </w:rPr>
        <w:t xml:space="preserve">“Antes de </w:t>
      </w:r>
      <w:proofErr w:type="spellStart"/>
      <w:r w:rsidRPr="006827F5">
        <w:rPr>
          <w:rFonts w:ascii="Californian FB" w:hAnsi="Californian FB"/>
          <w:sz w:val="24"/>
          <w:szCs w:val="24"/>
        </w:rPr>
        <w:t>RepScan</w:t>
      </w:r>
      <w:proofErr w:type="spellEnd"/>
      <w:r w:rsidRPr="006827F5">
        <w:rPr>
          <w:rFonts w:ascii="Californian FB" w:hAnsi="Californian FB"/>
          <w:sz w:val="24"/>
          <w:szCs w:val="24"/>
        </w:rPr>
        <w:t xml:space="preserve">, las personas no tenían el control sobre lo que acerca de ellos se decía o aparecía en Internet. Esto está pasando factura a muchas personas, tanto en su vida personal como profesional”, explica Josep </w:t>
      </w:r>
      <w:proofErr w:type="spellStart"/>
      <w:r w:rsidRPr="006827F5">
        <w:rPr>
          <w:rFonts w:ascii="Californian FB" w:hAnsi="Californian FB"/>
          <w:sz w:val="24"/>
          <w:szCs w:val="24"/>
        </w:rPr>
        <w:t>Coll</w:t>
      </w:r>
      <w:proofErr w:type="spellEnd"/>
      <w:r w:rsidRPr="006827F5">
        <w:rPr>
          <w:rFonts w:ascii="Californian FB" w:hAnsi="Californian FB"/>
          <w:sz w:val="24"/>
          <w:szCs w:val="24"/>
        </w:rPr>
        <w:t xml:space="preserve">, CEO de </w:t>
      </w:r>
      <w:proofErr w:type="spellStart"/>
      <w:r w:rsidRPr="006827F5">
        <w:rPr>
          <w:rFonts w:ascii="Californian FB" w:hAnsi="Californian FB"/>
          <w:sz w:val="24"/>
          <w:szCs w:val="24"/>
        </w:rPr>
        <w:t>RepsScan</w:t>
      </w:r>
      <w:proofErr w:type="spellEnd"/>
      <w:r w:rsidRPr="006827F5">
        <w:rPr>
          <w:rFonts w:ascii="Californian FB" w:hAnsi="Californian FB"/>
          <w:sz w:val="24"/>
          <w:szCs w:val="24"/>
        </w:rPr>
        <w:t xml:space="preserve"> que añade: “Con </w:t>
      </w:r>
      <w:proofErr w:type="spellStart"/>
      <w:r w:rsidRPr="006827F5">
        <w:rPr>
          <w:rFonts w:ascii="Californian FB" w:hAnsi="Californian FB"/>
          <w:sz w:val="24"/>
          <w:szCs w:val="24"/>
        </w:rPr>
        <w:t>RepScan</w:t>
      </w:r>
      <w:proofErr w:type="spellEnd"/>
      <w:r w:rsidRPr="006827F5">
        <w:rPr>
          <w:rFonts w:ascii="Californian FB" w:hAnsi="Californian FB"/>
          <w:sz w:val="24"/>
          <w:szCs w:val="24"/>
        </w:rPr>
        <w:t xml:space="preserve"> vamos a democratizar el derecho a eliminar contenido de Internet. Queremos ser el </w:t>
      </w:r>
      <w:proofErr w:type="spellStart"/>
      <w:r w:rsidRPr="006827F5">
        <w:rPr>
          <w:rFonts w:ascii="Californian FB" w:hAnsi="Californian FB"/>
          <w:sz w:val="24"/>
          <w:szCs w:val="24"/>
        </w:rPr>
        <w:t>Robin</w:t>
      </w:r>
      <w:proofErr w:type="spellEnd"/>
      <w:r w:rsidRPr="006827F5">
        <w:rPr>
          <w:rFonts w:ascii="Californian FB" w:hAnsi="Californian FB"/>
          <w:sz w:val="24"/>
          <w:szCs w:val="24"/>
        </w:rPr>
        <w:t xml:space="preserve"> Hood de la reputación digital”</w:t>
      </w:r>
      <w:r w:rsidR="004512F6" w:rsidRPr="006827F5">
        <w:rPr>
          <w:rFonts w:ascii="Californian FB" w:hAnsi="Californian FB"/>
          <w:sz w:val="24"/>
          <w:szCs w:val="24"/>
        </w:rPr>
        <w:t>.</w:t>
      </w:r>
    </w:p>
    <w:p w14:paraId="5A46C5F5"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sz w:val="24"/>
          <w:szCs w:val="24"/>
          <w:lang w:eastAsia="es-ES"/>
        </w:rPr>
        <w:t xml:space="preserve">Hasta ahora quienes desearan eliminar contenido de la Red debían acudir a abogados especializados e iniciar unos procesos no solo largos, sino también costosos. </w:t>
      </w: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w:t>
      </w:r>
      <w:r w:rsidRPr="006827F5">
        <w:rPr>
          <w:rFonts w:ascii="Californian FB" w:eastAsia="Times New Roman" w:hAnsi="Californian FB" w:cs="Times New Roman"/>
          <w:sz w:val="24"/>
          <w:szCs w:val="24"/>
          <w:lang w:eastAsia="es-ES"/>
        </w:rPr>
        <w:lastRenderedPageBreak/>
        <w:t>dispone de una tecnología propia que permite detectar y eliminar contenido de Internet de manera rápida, legal y económica.</w:t>
      </w:r>
    </w:p>
    <w:p w14:paraId="68251FAB"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funciona según un modelo SaaS (</w:t>
      </w:r>
      <w:r w:rsidRPr="006827F5">
        <w:rPr>
          <w:rFonts w:ascii="Californian FB" w:eastAsia="Times New Roman" w:hAnsi="Californian FB" w:cs="Times New Roman"/>
          <w:i/>
          <w:iCs/>
          <w:sz w:val="24"/>
          <w:szCs w:val="24"/>
          <w:lang w:eastAsia="es-ES"/>
        </w:rPr>
        <w:t xml:space="preserve">Software as a </w:t>
      </w:r>
      <w:proofErr w:type="spellStart"/>
      <w:r w:rsidRPr="006827F5">
        <w:rPr>
          <w:rFonts w:ascii="Californian FB" w:eastAsia="Times New Roman" w:hAnsi="Californian FB" w:cs="Times New Roman"/>
          <w:i/>
          <w:iCs/>
          <w:sz w:val="24"/>
          <w:szCs w:val="24"/>
          <w:lang w:eastAsia="es-ES"/>
        </w:rPr>
        <w:t>service</w:t>
      </w:r>
      <w:proofErr w:type="spellEnd"/>
      <w:r w:rsidRPr="006827F5">
        <w:rPr>
          <w:rFonts w:ascii="Californian FB" w:eastAsia="Times New Roman" w:hAnsi="Californian FB" w:cs="Times New Roman"/>
          <w:sz w:val="24"/>
          <w:szCs w:val="24"/>
          <w:lang w:eastAsia="es-ES"/>
        </w:rPr>
        <w:t xml:space="preserve">). A través de una plataforma, las personas pueden contratar el servicio de alertas </w:t>
      </w:r>
      <w:proofErr w:type="spellStart"/>
      <w:r w:rsidRPr="006827F5">
        <w:rPr>
          <w:rFonts w:ascii="Californian FB" w:eastAsia="Times New Roman" w:hAnsi="Californian FB" w:cs="Times New Roman"/>
          <w:i/>
          <w:iCs/>
          <w:sz w:val="24"/>
          <w:szCs w:val="24"/>
          <w:lang w:eastAsia="es-ES"/>
        </w:rPr>
        <w:t>RepScan</w:t>
      </w:r>
      <w:proofErr w:type="spellEnd"/>
      <w:r w:rsidRPr="006827F5">
        <w:rPr>
          <w:rFonts w:ascii="Californian FB" w:eastAsia="Times New Roman" w:hAnsi="Californian FB" w:cs="Times New Roman"/>
          <w:i/>
          <w:iCs/>
          <w:sz w:val="24"/>
          <w:szCs w:val="24"/>
          <w:lang w:eastAsia="es-ES"/>
        </w:rPr>
        <w:t xml:space="preserve"> </w:t>
      </w:r>
      <w:proofErr w:type="spellStart"/>
      <w:r w:rsidRPr="006827F5">
        <w:rPr>
          <w:rFonts w:ascii="Californian FB" w:eastAsia="Times New Roman" w:hAnsi="Californian FB" w:cs="Times New Roman"/>
          <w:i/>
          <w:iCs/>
          <w:sz w:val="24"/>
          <w:szCs w:val="24"/>
          <w:lang w:eastAsia="es-ES"/>
        </w:rPr>
        <w:t>Alert</w:t>
      </w:r>
      <w:proofErr w:type="spellEnd"/>
      <w:r w:rsidRPr="006827F5">
        <w:rPr>
          <w:rFonts w:ascii="Californian FB" w:eastAsia="Times New Roman" w:hAnsi="Californian FB" w:cs="Times New Roman"/>
          <w:sz w:val="24"/>
          <w:szCs w:val="24"/>
          <w:lang w:eastAsia="es-ES"/>
        </w:rPr>
        <w:t>, el cual les avisará de la aparición de nuevos contenidos negativos  y podrán señalar desde su móvil el contenido que desean eliminar de Internet, viendo en tiempo real la evolución.</w:t>
      </w:r>
    </w:p>
    <w:p w14:paraId="733CD0E3"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sz w:val="24"/>
          <w:szCs w:val="24"/>
          <w:lang w:eastAsia="es-ES"/>
        </w:rPr>
        <w:t xml:space="preserve">La web de </w:t>
      </w: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ofrece también un servicio de urgencia para los casos más acuciantes, que cubre las 24 horas del día los 365 días del año, ya que los primeros momentos son clave para frenar la distribución de un contenido negativo por la Red.</w:t>
      </w:r>
    </w:p>
    <w:p w14:paraId="7F2698A3"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sz w:val="24"/>
          <w:szCs w:val="24"/>
          <w:lang w:eastAsia="es-ES"/>
        </w:rPr>
        <w:t>El coste, además, solo existe si el contenido finalmente se elimina ya que en caso contrario la compañía no cobrará nada al cliente.</w:t>
      </w:r>
    </w:p>
    <w:p w14:paraId="06BA8EF1"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sz w:val="24"/>
          <w:szCs w:val="24"/>
          <w:lang w:eastAsia="es-ES"/>
        </w:rPr>
        <w:t xml:space="preserve">“No podemos permitir que se tarden semanas, meses o años en la eliminación de contenidos negativos en la red. </w:t>
      </w: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nace con el objetivo de borrar esos contenidos en pocas horas”, asegura </w:t>
      </w:r>
      <w:proofErr w:type="spellStart"/>
      <w:r w:rsidRPr="006827F5">
        <w:rPr>
          <w:rFonts w:ascii="Californian FB" w:eastAsia="Times New Roman" w:hAnsi="Californian FB" w:cs="Times New Roman"/>
          <w:sz w:val="24"/>
          <w:szCs w:val="24"/>
          <w:lang w:eastAsia="es-ES"/>
        </w:rPr>
        <w:t>Coll</w:t>
      </w:r>
      <w:proofErr w:type="spellEnd"/>
      <w:r w:rsidRPr="006827F5">
        <w:rPr>
          <w:rFonts w:ascii="Californian FB" w:eastAsia="Times New Roman" w:hAnsi="Californian FB" w:cs="Times New Roman"/>
          <w:sz w:val="24"/>
          <w:szCs w:val="24"/>
          <w:lang w:eastAsia="es-ES"/>
        </w:rPr>
        <w:t xml:space="preserve">, que concluye: “la gente tiene derechos pero no sabe cómo ejercerlos. Nosotros hemos venido a solucionar sus problemas </w:t>
      </w:r>
      <w:proofErr w:type="spellStart"/>
      <w:r w:rsidRPr="006827F5">
        <w:rPr>
          <w:rFonts w:ascii="Californian FB" w:eastAsia="Times New Roman" w:hAnsi="Californian FB" w:cs="Times New Roman"/>
          <w:sz w:val="24"/>
          <w:szCs w:val="24"/>
          <w:lang w:eastAsia="es-ES"/>
        </w:rPr>
        <w:t>reputacionales</w:t>
      </w:r>
      <w:proofErr w:type="spellEnd"/>
      <w:r w:rsidRPr="006827F5">
        <w:rPr>
          <w:rFonts w:ascii="Californian FB" w:eastAsia="Times New Roman" w:hAnsi="Californian FB" w:cs="Times New Roman"/>
          <w:sz w:val="24"/>
          <w:szCs w:val="24"/>
          <w:lang w:eastAsia="es-ES"/>
        </w:rPr>
        <w:t xml:space="preserve"> en Internet y, además, en menos de 72 horas”.</w:t>
      </w:r>
    </w:p>
    <w:p w14:paraId="3E0A726B"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b/>
          <w:bCs/>
          <w:sz w:val="24"/>
          <w:szCs w:val="24"/>
          <w:lang w:eastAsia="es-ES"/>
        </w:rPr>
        <w:t>Tres experimentados emprendedores al frente</w:t>
      </w:r>
    </w:p>
    <w:p w14:paraId="31D4358F"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ha sido fundada por tres emprendedores con una amplia experiencia en el ecosistema </w:t>
      </w:r>
      <w:proofErr w:type="spellStart"/>
      <w:r w:rsidRPr="006827F5">
        <w:rPr>
          <w:rFonts w:ascii="Californian FB" w:eastAsia="Times New Roman" w:hAnsi="Californian FB" w:cs="Times New Roman"/>
          <w:sz w:val="24"/>
          <w:szCs w:val="24"/>
          <w:lang w:eastAsia="es-ES"/>
        </w:rPr>
        <w:t>startup</w:t>
      </w:r>
      <w:proofErr w:type="spellEnd"/>
      <w:r w:rsidRPr="006827F5">
        <w:rPr>
          <w:rFonts w:ascii="Californian FB" w:eastAsia="Times New Roman" w:hAnsi="Californian FB" w:cs="Times New Roman"/>
          <w:sz w:val="24"/>
          <w:szCs w:val="24"/>
          <w:lang w:eastAsia="es-ES"/>
        </w:rPr>
        <w:t xml:space="preserve"> y una sólida trayectoria a sus espaldas: Josep </w:t>
      </w:r>
      <w:proofErr w:type="spellStart"/>
      <w:r w:rsidRPr="006827F5">
        <w:rPr>
          <w:rFonts w:ascii="Californian FB" w:eastAsia="Times New Roman" w:hAnsi="Californian FB" w:cs="Times New Roman"/>
          <w:sz w:val="24"/>
          <w:szCs w:val="24"/>
          <w:lang w:eastAsia="es-ES"/>
        </w:rPr>
        <w:t>Coll</w:t>
      </w:r>
      <w:proofErr w:type="spellEnd"/>
      <w:r w:rsidRPr="006827F5">
        <w:rPr>
          <w:rFonts w:ascii="Californian FB" w:eastAsia="Times New Roman" w:hAnsi="Californian FB" w:cs="Times New Roman"/>
          <w:sz w:val="24"/>
          <w:szCs w:val="24"/>
          <w:lang w:eastAsia="es-ES"/>
        </w:rPr>
        <w:t>, Alejandro Castellano y Coque Moreno. </w:t>
      </w:r>
    </w:p>
    <w:p w14:paraId="35177BC0"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sz w:val="24"/>
          <w:szCs w:val="24"/>
          <w:lang w:eastAsia="es-ES"/>
        </w:rPr>
        <w:t xml:space="preserve">El objetivo es convertir a </w:t>
      </w: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en el referente mundial para cualquier persona que desee eliminar contenido de Internet y en la detección de reputación negativa.</w:t>
      </w:r>
    </w:p>
    <w:p w14:paraId="60F3558E"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sz w:val="24"/>
          <w:szCs w:val="24"/>
          <w:lang w:eastAsia="es-ES"/>
        </w:rPr>
        <w:t xml:space="preserve">Josep </w:t>
      </w:r>
      <w:proofErr w:type="spellStart"/>
      <w:r w:rsidRPr="006827F5">
        <w:rPr>
          <w:rFonts w:ascii="Californian FB" w:eastAsia="Times New Roman" w:hAnsi="Californian FB" w:cs="Times New Roman"/>
          <w:sz w:val="24"/>
          <w:szCs w:val="24"/>
          <w:lang w:eastAsia="es-ES"/>
        </w:rPr>
        <w:t>Coll</w:t>
      </w:r>
      <w:proofErr w:type="spellEnd"/>
      <w:r w:rsidRPr="006827F5">
        <w:rPr>
          <w:rFonts w:ascii="Californian FB" w:eastAsia="Times New Roman" w:hAnsi="Californian FB" w:cs="Times New Roman"/>
          <w:sz w:val="24"/>
          <w:szCs w:val="24"/>
          <w:lang w:eastAsia="es-ES"/>
        </w:rPr>
        <w:t xml:space="preserve">, CEO de </w:t>
      </w: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es abogado especializado en propiedad intelectual y profesor de la Universidad de Girona. Fundó en 2011 una de las </w:t>
      </w:r>
      <w:proofErr w:type="spellStart"/>
      <w:r w:rsidRPr="006827F5">
        <w:rPr>
          <w:rFonts w:ascii="Californian FB" w:eastAsia="Times New Roman" w:hAnsi="Californian FB" w:cs="Times New Roman"/>
          <w:sz w:val="24"/>
          <w:szCs w:val="24"/>
          <w:lang w:eastAsia="es-ES"/>
        </w:rPr>
        <w:t>startups</w:t>
      </w:r>
      <w:proofErr w:type="spellEnd"/>
      <w:r w:rsidRPr="006827F5">
        <w:rPr>
          <w:rFonts w:ascii="Californian FB" w:eastAsia="Times New Roman" w:hAnsi="Californian FB" w:cs="Times New Roman"/>
          <w:sz w:val="24"/>
          <w:szCs w:val="24"/>
          <w:lang w:eastAsia="es-ES"/>
        </w:rPr>
        <w:t xml:space="preserve"> de mayor éxito, Red </w:t>
      </w:r>
      <w:proofErr w:type="spellStart"/>
      <w:r w:rsidRPr="006827F5">
        <w:rPr>
          <w:rFonts w:ascii="Californian FB" w:eastAsia="Times New Roman" w:hAnsi="Californian FB" w:cs="Times New Roman"/>
          <w:sz w:val="24"/>
          <w:szCs w:val="24"/>
          <w:lang w:eastAsia="es-ES"/>
        </w:rPr>
        <w:t>Points</w:t>
      </w:r>
      <w:proofErr w:type="spellEnd"/>
      <w:r w:rsidRPr="006827F5">
        <w:rPr>
          <w:rFonts w:ascii="Californian FB" w:eastAsia="Times New Roman" w:hAnsi="Californian FB" w:cs="Times New Roman"/>
          <w:sz w:val="24"/>
          <w:szCs w:val="24"/>
          <w:lang w:eastAsia="es-ES"/>
        </w:rPr>
        <w:t>, tras ver como cada día cerraban cines y librerías, y como se iniciaba un nuevo mundo donde industrias paralelas se nutrían y vivían de los contenidos de los demás. </w:t>
      </w:r>
    </w:p>
    <w:p w14:paraId="72261C7F" w14:textId="77777777" w:rsidR="006827F5" w:rsidRPr="006827F5" w:rsidRDefault="006827F5" w:rsidP="006827F5">
      <w:pPr>
        <w:spacing w:line="240" w:lineRule="auto"/>
        <w:jc w:val="both"/>
        <w:rPr>
          <w:rFonts w:ascii="Californian FB" w:eastAsia="Times New Roman" w:hAnsi="Californian FB" w:cs="Times New Roman"/>
          <w:sz w:val="24"/>
          <w:szCs w:val="24"/>
          <w:lang w:eastAsia="es-ES"/>
        </w:rPr>
      </w:pPr>
      <w:r w:rsidRPr="006827F5">
        <w:rPr>
          <w:rFonts w:ascii="Californian FB" w:eastAsia="Times New Roman" w:hAnsi="Californian FB" w:cs="Times New Roman"/>
          <w:sz w:val="24"/>
          <w:szCs w:val="24"/>
          <w:lang w:eastAsia="es-ES"/>
        </w:rPr>
        <w:t xml:space="preserve">Alejandro Castellano, ingeniero de telecomunicaciones de formación, será el responsable de marketing y ventas de </w:t>
      </w: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Cuenta con más de 15 años de experiencia emprendiendo en el sector digital, ha sido fundador y CEO de diversas </w:t>
      </w:r>
      <w:proofErr w:type="spellStart"/>
      <w:r w:rsidRPr="006827F5">
        <w:rPr>
          <w:rFonts w:ascii="Californian FB" w:eastAsia="Times New Roman" w:hAnsi="Californian FB" w:cs="Times New Roman"/>
          <w:sz w:val="24"/>
          <w:szCs w:val="24"/>
          <w:lang w:eastAsia="es-ES"/>
        </w:rPr>
        <w:t>startups</w:t>
      </w:r>
      <w:proofErr w:type="spellEnd"/>
      <w:r w:rsidRPr="006827F5">
        <w:rPr>
          <w:rFonts w:ascii="Californian FB" w:eastAsia="Times New Roman" w:hAnsi="Californian FB" w:cs="Times New Roman"/>
          <w:sz w:val="24"/>
          <w:szCs w:val="24"/>
          <w:lang w:eastAsia="es-ES"/>
        </w:rPr>
        <w:t xml:space="preserve"> y tiene una larga trayectoria en el mundo de los contenidos.</w:t>
      </w:r>
    </w:p>
    <w:p w14:paraId="3B203444" w14:textId="77777777" w:rsidR="00753B9B" w:rsidRPr="006827F5" w:rsidRDefault="006827F5" w:rsidP="006827F5">
      <w:pPr>
        <w:jc w:val="both"/>
        <w:rPr>
          <w:rFonts w:ascii="Californian FB" w:hAnsi="Californian FB"/>
          <w:sz w:val="24"/>
          <w:szCs w:val="24"/>
        </w:rPr>
      </w:pPr>
      <w:r w:rsidRPr="006827F5">
        <w:rPr>
          <w:rFonts w:ascii="Californian FB" w:eastAsia="Times New Roman" w:hAnsi="Californian FB" w:cs="Times New Roman"/>
          <w:sz w:val="24"/>
          <w:szCs w:val="24"/>
          <w:lang w:eastAsia="es-ES"/>
        </w:rPr>
        <w:t xml:space="preserve">Coque Moreno, jefe de operaciones de </w:t>
      </w:r>
      <w:proofErr w:type="spellStart"/>
      <w:r w:rsidRPr="006827F5">
        <w:rPr>
          <w:rFonts w:ascii="Californian FB" w:eastAsia="Times New Roman" w:hAnsi="Californian FB" w:cs="Times New Roman"/>
          <w:sz w:val="24"/>
          <w:szCs w:val="24"/>
          <w:lang w:eastAsia="es-ES"/>
        </w:rPr>
        <w:t>RepScan</w:t>
      </w:r>
      <w:proofErr w:type="spellEnd"/>
      <w:r w:rsidRPr="006827F5">
        <w:rPr>
          <w:rFonts w:ascii="Californian FB" w:eastAsia="Times New Roman" w:hAnsi="Californian FB" w:cs="Times New Roman"/>
          <w:sz w:val="24"/>
          <w:szCs w:val="24"/>
          <w:lang w:eastAsia="es-ES"/>
        </w:rPr>
        <w:t xml:space="preserve">, cuenta con más de 10 años de experiencia en la protección de activos en el ámbito digital y es un especialista en Operaciones y Analítica. Ha liderado equipos de hasta 60 personas en múltiples países y con diferentes zonas horarias, culturas y formas de hacer, consiguiendo equipos altamente eficientes y sincronizados.  </w:t>
      </w:r>
    </w:p>
    <w:p w14:paraId="5D81DF8E" w14:textId="77777777" w:rsidR="00886936" w:rsidRDefault="00886936" w:rsidP="002A1B1A">
      <w:pPr>
        <w:spacing w:after="0"/>
        <w:jc w:val="both"/>
        <w:rPr>
          <w:rFonts w:ascii="Californian FB" w:hAnsi="Californian FB"/>
          <w:b/>
          <w:sz w:val="24"/>
          <w:szCs w:val="24"/>
          <w:u w:val="single"/>
        </w:rPr>
      </w:pPr>
    </w:p>
    <w:p w14:paraId="5A6A3608" w14:textId="77777777" w:rsidR="00886936" w:rsidRPr="00886936" w:rsidRDefault="00886936" w:rsidP="002A1B1A">
      <w:pPr>
        <w:spacing w:after="0"/>
        <w:jc w:val="both"/>
        <w:rPr>
          <w:rFonts w:ascii="Californian FB" w:hAnsi="Californian FB"/>
          <w:b/>
          <w:i/>
          <w:color w:val="FF0000"/>
          <w:sz w:val="28"/>
          <w:szCs w:val="28"/>
          <w:u w:val="single"/>
        </w:rPr>
      </w:pPr>
      <w:r w:rsidRPr="00886936">
        <w:rPr>
          <w:rFonts w:ascii="Californian FB" w:hAnsi="Californian FB"/>
          <w:b/>
          <w:i/>
          <w:color w:val="FF0000"/>
          <w:sz w:val="28"/>
          <w:szCs w:val="28"/>
          <w:u w:val="single"/>
        </w:rPr>
        <w:t xml:space="preserve">Se adjunta fotografía de los 3 fundadores. En orden: Coque Moreno, Josep </w:t>
      </w:r>
      <w:proofErr w:type="spellStart"/>
      <w:r w:rsidRPr="00886936">
        <w:rPr>
          <w:rFonts w:ascii="Californian FB" w:hAnsi="Californian FB"/>
          <w:b/>
          <w:i/>
          <w:color w:val="FF0000"/>
          <w:sz w:val="28"/>
          <w:szCs w:val="28"/>
          <w:u w:val="single"/>
        </w:rPr>
        <w:t>Coll</w:t>
      </w:r>
      <w:proofErr w:type="spellEnd"/>
      <w:r w:rsidRPr="00886936">
        <w:rPr>
          <w:rFonts w:ascii="Californian FB" w:hAnsi="Californian FB"/>
          <w:b/>
          <w:i/>
          <w:color w:val="FF0000"/>
          <w:sz w:val="28"/>
          <w:szCs w:val="28"/>
          <w:u w:val="single"/>
        </w:rPr>
        <w:t xml:space="preserve"> y Alejandro Castellano. </w:t>
      </w:r>
    </w:p>
    <w:p w14:paraId="37A7BCE1" w14:textId="77777777" w:rsidR="00753B9B" w:rsidRPr="00753B9B" w:rsidRDefault="00753B9B" w:rsidP="002A1B1A">
      <w:pPr>
        <w:spacing w:after="0"/>
        <w:jc w:val="both"/>
        <w:rPr>
          <w:rFonts w:ascii="Californian FB" w:hAnsi="Californian FB"/>
          <w:b/>
          <w:sz w:val="24"/>
          <w:szCs w:val="24"/>
          <w:u w:val="single"/>
        </w:rPr>
      </w:pPr>
      <w:r w:rsidRPr="00753B9B">
        <w:rPr>
          <w:rFonts w:ascii="Californian FB" w:hAnsi="Californian FB"/>
          <w:b/>
          <w:sz w:val="24"/>
          <w:szCs w:val="24"/>
          <w:u w:val="single"/>
        </w:rPr>
        <w:t>Más información de prensa</w:t>
      </w:r>
      <w:r w:rsidR="00886936">
        <w:rPr>
          <w:rFonts w:ascii="Californian FB" w:hAnsi="Californian FB"/>
          <w:b/>
          <w:sz w:val="24"/>
          <w:szCs w:val="24"/>
          <w:u w:val="single"/>
        </w:rPr>
        <w:t xml:space="preserve"> y entrevistas</w:t>
      </w:r>
    </w:p>
    <w:p w14:paraId="3905D3C3" w14:textId="77777777" w:rsidR="00753B9B" w:rsidRDefault="00753B9B" w:rsidP="00753B9B">
      <w:pPr>
        <w:spacing w:after="0"/>
        <w:jc w:val="both"/>
        <w:rPr>
          <w:rFonts w:ascii="Californian FB" w:hAnsi="Californian FB"/>
          <w:sz w:val="24"/>
          <w:szCs w:val="24"/>
        </w:rPr>
      </w:pPr>
      <w:r>
        <w:rPr>
          <w:rFonts w:ascii="Californian FB" w:hAnsi="Californian FB"/>
          <w:sz w:val="24"/>
          <w:szCs w:val="24"/>
        </w:rPr>
        <w:t>Alberto Gómez</w:t>
      </w:r>
    </w:p>
    <w:p w14:paraId="2F99B961" w14:textId="77777777" w:rsidR="00753B9B" w:rsidRDefault="00753B9B" w:rsidP="00753B9B">
      <w:pPr>
        <w:spacing w:after="0"/>
        <w:jc w:val="both"/>
        <w:rPr>
          <w:rFonts w:ascii="Californian FB" w:hAnsi="Californian FB"/>
          <w:sz w:val="24"/>
          <w:szCs w:val="24"/>
        </w:rPr>
      </w:pPr>
      <w:r>
        <w:rPr>
          <w:rFonts w:ascii="Californian FB" w:hAnsi="Californian FB"/>
          <w:sz w:val="24"/>
          <w:szCs w:val="24"/>
        </w:rPr>
        <w:t>Comunicación y Más</w:t>
      </w:r>
    </w:p>
    <w:p w14:paraId="37699A67" w14:textId="77777777" w:rsidR="00753B9B" w:rsidRPr="00753B9B" w:rsidRDefault="00753B9B" w:rsidP="00753B9B">
      <w:pPr>
        <w:spacing w:after="0"/>
        <w:jc w:val="both"/>
        <w:rPr>
          <w:rFonts w:ascii="Californian FB" w:hAnsi="Californian FB"/>
          <w:sz w:val="24"/>
          <w:szCs w:val="24"/>
        </w:rPr>
      </w:pPr>
      <w:r>
        <w:rPr>
          <w:rFonts w:ascii="Californian FB" w:hAnsi="Californian FB"/>
          <w:sz w:val="24"/>
          <w:szCs w:val="24"/>
        </w:rPr>
        <w:lastRenderedPageBreak/>
        <w:t xml:space="preserve">agomez@comunicacionymas.es </w:t>
      </w:r>
    </w:p>
    <w:p w14:paraId="695524ED" w14:textId="77777777" w:rsidR="00506C37" w:rsidRPr="00506C37" w:rsidRDefault="00506C37" w:rsidP="00506C37">
      <w:pPr>
        <w:jc w:val="both"/>
        <w:rPr>
          <w:rFonts w:ascii="Californian FB" w:hAnsi="Californian FB"/>
          <w:sz w:val="24"/>
          <w:szCs w:val="24"/>
        </w:rPr>
      </w:pPr>
    </w:p>
    <w:p w14:paraId="02768B31" w14:textId="77777777" w:rsidR="00506C37" w:rsidRPr="00506C37" w:rsidRDefault="00506C37" w:rsidP="00506C37">
      <w:pPr>
        <w:jc w:val="both"/>
        <w:rPr>
          <w:rFonts w:ascii="Californian FB" w:hAnsi="Californian FB"/>
          <w:sz w:val="24"/>
          <w:szCs w:val="24"/>
        </w:rPr>
      </w:pPr>
    </w:p>
    <w:sectPr w:rsidR="00506C37" w:rsidRPr="00506C37" w:rsidSect="002A1B1A">
      <w:headerReference w:type="first" r:id="rId8"/>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4B30B6" w14:textId="77777777" w:rsidR="00863ECA" w:rsidRDefault="00863ECA" w:rsidP="00A33121">
      <w:pPr>
        <w:spacing w:after="0" w:line="240" w:lineRule="auto"/>
      </w:pPr>
      <w:r>
        <w:separator/>
      </w:r>
    </w:p>
  </w:endnote>
  <w:endnote w:type="continuationSeparator" w:id="0">
    <w:p w14:paraId="4EF81F50" w14:textId="77777777" w:rsidR="00863ECA" w:rsidRDefault="00863ECA" w:rsidP="00A33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E23CC9" w14:textId="77777777" w:rsidR="00863ECA" w:rsidRDefault="00863ECA" w:rsidP="00A33121">
      <w:pPr>
        <w:spacing w:after="0" w:line="240" w:lineRule="auto"/>
      </w:pPr>
      <w:r>
        <w:separator/>
      </w:r>
    </w:p>
  </w:footnote>
  <w:footnote w:type="continuationSeparator" w:id="0">
    <w:p w14:paraId="72826E6B" w14:textId="77777777" w:rsidR="00863ECA" w:rsidRDefault="00863ECA" w:rsidP="00A33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02214" w14:textId="247D951A" w:rsidR="00886936" w:rsidRPr="00B14EE4" w:rsidDel="004B3CC4" w:rsidRDefault="00886936" w:rsidP="00B14EE4">
    <w:pPr>
      <w:pStyle w:val="Encabezado"/>
      <w:jc w:val="center"/>
      <w:rPr>
        <w:del w:id="0" w:author="Alejandro Castellano" w:date="2021-01-27T17:04:00Z"/>
        <w:rFonts w:ascii="Times New Roman" w:hAnsi="Times New Roman" w:cs="Times New Roman"/>
        <w:b/>
        <w:i/>
        <w:color w:val="FF0000"/>
        <w:sz w:val="52"/>
        <w:szCs w:val="52"/>
      </w:rPr>
    </w:pPr>
    <w:del w:id="1" w:author="Alejandro Castellano" w:date="2021-01-27T17:04:00Z">
      <w:r w:rsidRPr="00B14EE4" w:rsidDel="004B3CC4">
        <w:rPr>
          <w:rFonts w:ascii="Times New Roman" w:hAnsi="Times New Roman" w:cs="Times New Roman"/>
          <w:b/>
          <w:i/>
          <w:color w:val="FF0000"/>
          <w:sz w:val="52"/>
          <w:szCs w:val="52"/>
        </w:rPr>
        <w:delText xml:space="preserve">Nota de Prensa bajo embargo hasta el 19 de enero </w:delText>
      </w:r>
      <w:r w:rsidR="00B14EE4" w:rsidDel="004B3CC4">
        <w:rPr>
          <w:rFonts w:ascii="Times New Roman" w:hAnsi="Times New Roman" w:cs="Times New Roman"/>
          <w:b/>
          <w:i/>
          <w:color w:val="FF0000"/>
          <w:sz w:val="52"/>
          <w:szCs w:val="52"/>
        </w:rPr>
        <w:delText xml:space="preserve">de </w:delText>
      </w:r>
      <w:r w:rsidRPr="00B14EE4" w:rsidDel="004B3CC4">
        <w:rPr>
          <w:rFonts w:ascii="Times New Roman" w:hAnsi="Times New Roman" w:cs="Times New Roman"/>
          <w:b/>
          <w:i/>
          <w:color w:val="FF0000"/>
          <w:sz w:val="52"/>
          <w:szCs w:val="52"/>
        </w:rPr>
        <w:delText>2021</w:delText>
      </w:r>
      <w:r w:rsidR="00B14EE4" w:rsidRPr="00B14EE4" w:rsidDel="004B3CC4">
        <w:rPr>
          <w:rFonts w:ascii="Times New Roman" w:hAnsi="Times New Roman" w:cs="Times New Roman"/>
          <w:b/>
          <w:i/>
          <w:color w:val="FF0000"/>
          <w:sz w:val="52"/>
          <w:szCs w:val="52"/>
        </w:rPr>
        <w:delText xml:space="preserve"> a las 13h</w:delText>
      </w:r>
    </w:del>
  </w:p>
  <w:p w14:paraId="5BE84769" w14:textId="77777777" w:rsidR="00886936" w:rsidRDefault="0088693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6B4113"/>
    <w:multiLevelType w:val="hybridMultilevel"/>
    <w:tmpl w:val="8C12FF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lejandro Castellano">
    <w15:presenceInfo w15:providerId="Windows Live" w15:userId="4ed8699da0ceb9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oNotTrackMove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C37"/>
    <w:rsid w:val="000C4EAF"/>
    <w:rsid w:val="001E04E0"/>
    <w:rsid w:val="00287D41"/>
    <w:rsid w:val="002A1B1A"/>
    <w:rsid w:val="002E5273"/>
    <w:rsid w:val="004512F6"/>
    <w:rsid w:val="004B3CC4"/>
    <w:rsid w:val="004C3610"/>
    <w:rsid w:val="004E4D96"/>
    <w:rsid w:val="00506C37"/>
    <w:rsid w:val="005B0C05"/>
    <w:rsid w:val="006762DA"/>
    <w:rsid w:val="006827F5"/>
    <w:rsid w:val="006D7B9D"/>
    <w:rsid w:val="00753B9B"/>
    <w:rsid w:val="00835240"/>
    <w:rsid w:val="00863ECA"/>
    <w:rsid w:val="008744B2"/>
    <w:rsid w:val="00886936"/>
    <w:rsid w:val="008A00FD"/>
    <w:rsid w:val="00A33121"/>
    <w:rsid w:val="00A411E8"/>
    <w:rsid w:val="00A43F97"/>
    <w:rsid w:val="00AE631E"/>
    <w:rsid w:val="00B14EE4"/>
    <w:rsid w:val="00B479AF"/>
    <w:rsid w:val="00BA66EE"/>
    <w:rsid w:val="00CE2203"/>
    <w:rsid w:val="00D47EAA"/>
    <w:rsid w:val="00D50668"/>
    <w:rsid w:val="00D770E2"/>
    <w:rsid w:val="00DB6B10"/>
    <w:rsid w:val="00DE14A4"/>
    <w:rsid w:val="00EA59EC"/>
    <w:rsid w:val="00F12887"/>
    <w:rsid w:val="00FB13D6"/>
    <w:rsid w:val="00FB233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85F5"/>
  <w15:docId w15:val="{BBB904C4-7FA0-A942-A618-873ED01BA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6C37"/>
    <w:pPr>
      <w:ind w:left="720"/>
      <w:contextualSpacing/>
    </w:pPr>
  </w:style>
  <w:style w:type="character" w:styleId="Hipervnculo">
    <w:name w:val="Hyperlink"/>
    <w:basedOn w:val="Fuentedeprrafopredeter"/>
    <w:uiPriority w:val="99"/>
    <w:unhideWhenUsed/>
    <w:rsid w:val="00753B9B"/>
    <w:rPr>
      <w:color w:val="0000FF" w:themeColor="hyperlink"/>
      <w:u w:val="single"/>
    </w:rPr>
  </w:style>
  <w:style w:type="paragraph" w:styleId="Encabezado">
    <w:name w:val="header"/>
    <w:basedOn w:val="Normal"/>
    <w:link w:val="EncabezadoCar"/>
    <w:uiPriority w:val="99"/>
    <w:unhideWhenUsed/>
    <w:rsid w:val="00A3312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33121"/>
  </w:style>
  <w:style w:type="paragraph" w:styleId="Piedepgina">
    <w:name w:val="footer"/>
    <w:basedOn w:val="Normal"/>
    <w:link w:val="PiedepginaCar"/>
    <w:uiPriority w:val="99"/>
    <w:unhideWhenUsed/>
    <w:rsid w:val="00A3312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33121"/>
  </w:style>
  <w:style w:type="paragraph" w:styleId="NormalWeb">
    <w:name w:val="Normal (Web)"/>
    <w:basedOn w:val="Normal"/>
    <w:uiPriority w:val="99"/>
    <w:unhideWhenUsed/>
    <w:rsid w:val="00CE220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031861">
      <w:bodyDiv w:val="1"/>
      <w:marLeft w:val="0"/>
      <w:marRight w:val="0"/>
      <w:marTop w:val="0"/>
      <w:marBottom w:val="0"/>
      <w:divBdr>
        <w:top w:val="none" w:sz="0" w:space="0" w:color="auto"/>
        <w:left w:val="none" w:sz="0" w:space="0" w:color="auto"/>
        <w:bottom w:val="none" w:sz="0" w:space="0" w:color="auto"/>
        <w:right w:val="none" w:sz="0" w:space="0" w:color="auto"/>
      </w:divBdr>
    </w:div>
    <w:div w:id="1070884662">
      <w:bodyDiv w:val="1"/>
      <w:marLeft w:val="0"/>
      <w:marRight w:val="0"/>
      <w:marTop w:val="0"/>
      <w:marBottom w:val="0"/>
      <w:divBdr>
        <w:top w:val="none" w:sz="0" w:space="0" w:color="auto"/>
        <w:left w:val="none" w:sz="0" w:space="0" w:color="auto"/>
        <w:bottom w:val="none" w:sz="0" w:space="0" w:color="auto"/>
        <w:right w:val="none" w:sz="0" w:space="0" w:color="auto"/>
      </w:divBdr>
    </w:div>
    <w:div w:id="1320578292">
      <w:bodyDiv w:val="1"/>
      <w:marLeft w:val="0"/>
      <w:marRight w:val="0"/>
      <w:marTop w:val="0"/>
      <w:marBottom w:val="0"/>
      <w:divBdr>
        <w:top w:val="none" w:sz="0" w:space="0" w:color="auto"/>
        <w:left w:val="none" w:sz="0" w:space="0" w:color="auto"/>
        <w:bottom w:val="none" w:sz="0" w:space="0" w:color="auto"/>
        <w:right w:val="none" w:sz="0" w:space="0" w:color="auto"/>
      </w:divBdr>
    </w:div>
    <w:div w:id="197663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epscan.com/?utm_source=nota_prensa&amp;utm_medium=rrpp&amp;utm_campaign=lanzamien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870</Words>
  <Characters>4790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alberto gómez vaquero</dc:creator>
  <cp:lastModifiedBy>Alejandro Castellano</cp:lastModifiedBy>
  <cp:revision>4</cp:revision>
  <dcterms:created xsi:type="dcterms:W3CDTF">2021-01-14T11:14:00Z</dcterms:created>
  <dcterms:modified xsi:type="dcterms:W3CDTF">2021-01-27T16:05:00Z</dcterms:modified>
</cp:coreProperties>
</file>